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38160" w14:textId="77777777" w:rsidR="00784D38" w:rsidRDefault="00784D38" w:rsidP="00784D38">
      <w:pPr>
        <w:rPr>
          <w:b/>
          <w:bCs/>
          <w:sz w:val="20"/>
          <w:szCs w:val="20"/>
          <w:u w:val="single"/>
        </w:rPr>
      </w:pPr>
      <w:commentRangeStart w:id="0"/>
      <w:r>
        <w:rPr>
          <w:b/>
          <w:bCs/>
          <w:sz w:val="20"/>
          <w:szCs w:val="20"/>
          <w:u w:val="single"/>
        </w:rPr>
        <w:t>Mission Need</w:t>
      </w:r>
      <w:commentRangeEnd w:id="0"/>
      <w:r w:rsidR="009F3979">
        <w:rPr>
          <w:rStyle w:val="CommentReference"/>
        </w:rPr>
        <w:commentReference w:id="0"/>
      </w:r>
    </w:p>
    <w:p w14:paraId="2F072BC6" w14:textId="77777777" w:rsidR="00784D38" w:rsidRDefault="00784D38" w:rsidP="00784D38">
      <w:pPr>
        <w:rPr>
          <w:sz w:val="20"/>
          <w:szCs w:val="20"/>
          <w:u w:val="single"/>
        </w:rPr>
      </w:pPr>
    </w:p>
    <w:p w14:paraId="412713FC" w14:textId="5D4D7CB6" w:rsidR="00784D38" w:rsidRDefault="00784D38" w:rsidP="00784D38">
      <w:pPr>
        <w:rPr>
          <w:sz w:val="20"/>
          <w:szCs w:val="20"/>
        </w:rPr>
      </w:pPr>
      <w:r>
        <w:rPr>
          <w:sz w:val="20"/>
          <w:szCs w:val="20"/>
        </w:rPr>
        <w:t xml:space="preserve">The success of multinational operations is highly dependent on sharing time-sensitive, critical information among mission partners, requiring each member of the alliance or coalition to have access to the appropriate communication infrastructure that is attainable, interoperable, and trusted.  More than anything else, a mission partner’s </w:t>
      </w:r>
      <w:r>
        <w:rPr>
          <w:i/>
          <w:iCs/>
          <w:sz w:val="20"/>
          <w:szCs w:val="20"/>
        </w:rPr>
        <w:t xml:space="preserve">willingness </w:t>
      </w:r>
      <w:r>
        <w:rPr>
          <w:sz w:val="20"/>
          <w:szCs w:val="20"/>
        </w:rPr>
        <w:t xml:space="preserve">and </w:t>
      </w:r>
      <w:r>
        <w:rPr>
          <w:i/>
          <w:iCs/>
          <w:sz w:val="20"/>
          <w:szCs w:val="20"/>
        </w:rPr>
        <w:t>ability</w:t>
      </w:r>
      <w:r>
        <w:rPr>
          <w:sz w:val="20"/>
          <w:szCs w:val="20"/>
        </w:rPr>
        <w:t xml:space="preserve"> to share information has the greatest impact on multinational information sharing.  Willingness is often predicated on trusting communication systems and infrastructure to adequately protect information from unauthorized disclosure – especially in situations involving a mission partner’s national security information (NSI).  However, traditionally trusted approaches to transporting classified information using COMSEC/Type 1 encryption infrastructure are neither cost</w:t>
      </w:r>
      <w:ins w:id="1" w:author="Josh Zloba" w:date="2018-04-13T13:20:00Z">
        <w:r w:rsidR="004D50B1">
          <w:rPr>
            <w:sz w:val="20"/>
            <w:szCs w:val="20"/>
          </w:rPr>
          <w:t>-</w:t>
        </w:r>
      </w:ins>
      <w:del w:id="2" w:author="Josh Zloba" w:date="2018-04-13T13:20:00Z">
        <w:r w:rsidDel="004D50B1">
          <w:rPr>
            <w:sz w:val="20"/>
            <w:szCs w:val="20"/>
          </w:rPr>
          <w:delText xml:space="preserve"> </w:delText>
        </w:r>
      </w:del>
      <w:r>
        <w:rPr>
          <w:sz w:val="20"/>
          <w:szCs w:val="20"/>
        </w:rPr>
        <w:t>effective nor are they easily attainable by all mission partners.  Further, significant interoperability issues arise when attempting to interface between multiple mission partners’</w:t>
      </w:r>
      <w:r w:rsidR="00D2431E">
        <w:rPr>
          <w:sz w:val="20"/>
          <w:szCs w:val="20"/>
        </w:rPr>
        <w:t xml:space="preserve"> </w:t>
      </w:r>
      <w:r>
        <w:rPr>
          <w:sz w:val="20"/>
          <w:szCs w:val="20"/>
        </w:rPr>
        <w:t>COMSEC devices.</w:t>
      </w:r>
    </w:p>
    <w:p w14:paraId="13368836" w14:textId="77777777" w:rsidR="00784D38" w:rsidRDefault="00784D38" w:rsidP="00784D38">
      <w:pPr>
        <w:rPr>
          <w:sz w:val="20"/>
          <w:szCs w:val="20"/>
        </w:rPr>
      </w:pPr>
    </w:p>
    <w:p w14:paraId="2E14350B" w14:textId="77777777" w:rsidR="00784D38" w:rsidRDefault="00784D38" w:rsidP="00784D38">
      <w:pPr>
        <w:rPr>
          <w:b/>
          <w:bCs/>
          <w:sz w:val="20"/>
          <w:szCs w:val="20"/>
          <w:u w:val="single"/>
        </w:rPr>
      </w:pPr>
      <w:r>
        <w:rPr>
          <w:b/>
          <w:bCs/>
          <w:sz w:val="20"/>
          <w:szCs w:val="20"/>
          <w:u w:val="single"/>
        </w:rPr>
        <w:t>Solution</w:t>
      </w:r>
    </w:p>
    <w:p w14:paraId="5843AE07" w14:textId="77777777" w:rsidR="00784D38" w:rsidRDefault="00784D38" w:rsidP="00784D38">
      <w:pPr>
        <w:rPr>
          <w:sz w:val="20"/>
          <w:szCs w:val="20"/>
        </w:rPr>
      </w:pPr>
    </w:p>
    <w:p w14:paraId="377823E0" w14:textId="1D4B7BF6" w:rsidR="00784D38" w:rsidRDefault="00784D38" w:rsidP="00784D38">
      <w:pPr>
        <w:rPr>
          <w:sz w:val="20"/>
          <w:szCs w:val="20"/>
        </w:rPr>
      </w:pPr>
      <w:r>
        <w:rPr>
          <w:sz w:val="20"/>
          <w:szCs w:val="20"/>
        </w:rPr>
        <w:t xml:space="preserve">The National Security Agency’s (NSA) Commercial Solutions for Classified (CSfC) Program enables commercially available products to be used in layered solutions that protect classified National Security System (NSS) information.  These solutions are based on NSA-developed, approved, and published specifications called Capability Packages (CPs).  By following the specifications and using the information in a CP, Vykin Corporation (Vykin) works with customers to select commercially available products to build an architecture tailored to each customer’s unique mission requirements.  Vykin enables </w:t>
      </w:r>
      <w:r w:rsidR="00BE10A9">
        <w:rPr>
          <w:sz w:val="20"/>
          <w:szCs w:val="20"/>
        </w:rPr>
        <w:t xml:space="preserve">trusted </w:t>
      </w:r>
      <w:r>
        <w:rPr>
          <w:sz w:val="20"/>
          <w:szCs w:val="20"/>
        </w:rPr>
        <w:t>multinational information sharing by designing, fielding, and maintaining solutions that are based on commercial standards and readily attainable by mission partners.</w:t>
      </w:r>
    </w:p>
    <w:p w14:paraId="17052058" w14:textId="77777777" w:rsidR="00784D38" w:rsidRDefault="00784D38" w:rsidP="00784D38">
      <w:pPr>
        <w:rPr>
          <w:sz w:val="20"/>
          <w:szCs w:val="20"/>
        </w:rPr>
      </w:pPr>
    </w:p>
    <w:p w14:paraId="3AB68CE3" w14:textId="77777777" w:rsidR="00784D38" w:rsidRDefault="00784D38" w:rsidP="00784D38">
      <w:pPr>
        <w:rPr>
          <w:b/>
          <w:bCs/>
          <w:sz w:val="20"/>
          <w:szCs w:val="20"/>
          <w:u w:val="single"/>
        </w:rPr>
      </w:pPr>
      <w:r>
        <w:rPr>
          <w:b/>
          <w:bCs/>
          <w:sz w:val="20"/>
          <w:szCs w:val="20"/>
          <w:u w:val="single"/>
        </w:rPr>
        <w:t>Benefits</w:t>
      </w:r>
    </w:p>
    <w:p w14:paraId="0847ADCB" w14:textId="77777777" w:rsidR="00784D38" w:rsidRDefault="00784D38" w:rsidP="00784D38">
      <w:pPr>
        <w:rPr>
          <w:sz w:val="20"/>
          <w:szCs w:val="20"/>
          <w:u w:val="single"/>
        </w:rPr>
      </w:pPr>
    </w:p>
    <w:p w14:paraId="40E3099B" w14:textId="426AF92B" w:rsidR="00784D38" w:rsidRDefault="00784D38" w:rsidP="00784D38">
      <w:pPr>
        <w:rPr>
          <w:sz w:val="20"/>
          <w:szCs w:val="20"/>
        </w:rPr>
      </w:pPr>
      <w:r>
        <w:rPr>
          <w:b/>
          <w:bCs/>
          <w:i/>
          <w:iCs/>
          <w:sz w:val="20"/>
          <w:szCs w:val="20"/>
        </w:rPr>
        <w:t>Accessible</w:t>
      </w:r>
      <w:r>
        <w:rPr>
          <w:sz w:val="20"/>
          <w:szCs w:val="20"/>
        </w:rPr>
        <w:t>:  Comprehensive, tailored solutions designed and approved by NSA, implemented by Vykin – an NSA-vetted, trusted system integrator – that are more easily accessible by mission partners than traditional Government off the shelf (GOTS)/Type 1 encryption solutions.  Solutions built using commercially available hardware and software significantly reduce cost of ownership for all mission partners.</w:t>
      </w:r>
    </w:p>
    <w:p w14:paraId="60F45660" w14:textId="77777777" w:rsidR="00784D38" w:rsidRDefault="00784D38" w:rsidP="00784D38">
      <w:pPr>
        <w:rPr>
          <w:sz w:val="20"/>
          <w:szCs w:val="20"/>
        </w:rPr>
      </w:pPr>
    </w:p>
    <w:p w14:paraId="18A27D44" w14:textId="5BC29447" w:rsidR="00784D38" w:rsidRDefault="00784D38" w:rsidP="00784D38">
      <w:pPr>
        <w:rPr>
          <w:sz w:val="20"/>
          <w:szCs w:val="20"/>
        </w:rPr>
      </w:pPr>
      <w:r>
        <w:rPr>
          <w:b/>
          <w:bCs/>
          <w:i/>
          <w:iCs/>
          <w:sz w:val="20"/>
          <w:szCs w:val="20"/>
        </w:rPr>
        <w:t>Easily Accredited</w:t>
      </w:r>
      <w:r>
        <w:rPr>
          <w:sz w:val="20"/>
          <w:szCs w:val="20"/>
        </w:rPr>
        <w:t>:  Solutions built with National Information Assurance Partnership (NIAP) validated components that satisfy U.S. and collaborative security requirements verified in accordance with international Common Criteria enable faster accreditation by all parties.  Solutions can be built, tested, accredited, and applied to</w:t>
      </w:r>
      <w:r w:rsidR="00D2431E">
        <w:rPr>
          <w:sz w:val="20"/>
          <w:szCs w:val="20"/>
        </w:rPr>
        <w:t xml:space="preserve"> active</w:t>
      </w:r>
      <w:r>
        <w:rPr>
          <w:sz w:val="20"/>
          <w:szCs w:val="20"/>
        </w:rPr>
        <w:t xml:space="preserve"> mission operations within weeks</w:t>
      </w:r>
      <w:r w:rsidR="00D2431E">
        <w:rPr>
          <w:sz w:val="20"/>
          <w:szCs w:val="20"/>
        </w:rPr>
        <w:t xml:space="preserve"> or months</w:t>
      </w:r>
      <w:r>
        <w:rPr>
          <w:sz w:val="20"/>
          <w:szCs w:val="20"/>
        </w:rPr>
        <w:t xml:space="preserve"> instead of months</w:t>
      </w:r>
      <w:r w:rsidR="00D2431E">
        <w:rPr>
          <w:sz w:val="20"/>
          <w:szCs w:val="20"/>
        </w:rPr>
        <w:t xml:space="preserve"> or years</w:t>
      </w:r>
      <w:r>
        <w:rPr>
          <w:sz w:val="20"/>
          <w:szCs w:val="20"/>
        </w:rPr>
        <w:t>.</w:t>
      </w:r>
    </w:p>
    <w:p w14:paraId="2CAC4BC2" w14:textId="77777777" w:rsidR="00784D38" w:rsidRDefault="00784D38" w:rsidP="00784D38">
      <w:pPr>
        <w:pStyle w:val="ListParagraph"/>
        <w:rPr>
          <w:sz w:val="20"/>
          <w:szCs w:val="20"/>
        </w:rPr>
      </w:pPr>
    </w:p>
    <w:p w14:paraId="68E311D6" w14:textId="21C235C1" w:rsidR="00784D38" w:rsidRDefault="00784D38" w:rsidP="00784D38">
      <w:pPr>
        <w:rPr>
          <w:sz w:val="20"/>
          <w:szCs w:val="20"/>
        </w:rPr>
      </w:pPr>
      <w:r>
        <w:rPr>
          <w:b/>
          <w:bCs/>
          <w:i/>
          <w:iCs/>
          <w:sz w:val="20"/>
          <w:szCs w:val="20"/>
        </w:rPr>
        <w:t>Sustainable</w:t>
      </w:r>
      <w:r>
        <w:rPr>
          <w:sz w:val="20"/>
          <w:szCs w:val="20"/>
        </w:rPr>
        <w:t>: Components may be serviced or replaced by host-trusted support; there are no partner unique handling requirements for equipment o</w:t>
      </w:r>
      <w:r w:rsidR="00272B1C">
        <w:rPr>
          <w:sz w:val="20"/>
          <w:szCs w:val="20"/>
        </w:rPr>
        <w:t>r</w:t>
      </w:r>
      <w:r>
        <w:rPr>
          <w:sz w:val="20"/>
          <w:szCs w:val="20"/>
        </w:rPr>
        <w:t xml:space="preserve"> encryption keys.  </w:t>
      </w:r>
      <w:r w:rsidR="00272B1C">
        <w:rPr>
          <w:sz w:val="20"/>
          <w:szCs w:val="20"/>
        </w:rPr>
        <w:t xml:space="preserve">The application </w:t>
      </w:r>
      <w:r>
        <w:rPr>
          <w:sz w:val="20"/>
          <w:szCs w:val="20"/>
        </w:rPr>
        <w:t xml:space="preserve">of open, non-proprietary standards for information exchange and security facilitates increased interoperability with mission partners.  </w:t>
      </w:r>
    </w:p>
    <w:p w14:paraId="6A304011" w14:textId="77777777" w:rsidR="00784D38" w:rsidRDefault="00784D38" w:rsidP="00784D38">
      <w:pPr>
        <w:pStyle w:val="ListParagraph"/>
        <w:rPr>
          <w:sz w:val="20"/>
          <w:szCs w:val="20"/>
        </w:rPr>
      </w:pPr>
    </w:p>
    <w:p w14:paraId="5816B9A5" w14:textId="77777777" w:rsidR="00784D38" w:rsidRDefault="00784D38" w:rsidP="00784D38">
      <w:pPr>
        <w:rPr>
          <w:b/>
          <w:bCs/>
          <w:sz w:val="20"/>
          <w:szCs w:val="20"/>
          <w:u w:val="single"/>
        </w:rPr>
      </w:pPr>
      <w:r>
        <w:rPr>
          <w:b/>
          <w:bCs/>
          <w:sz w:val="20"/>
          <w:szCs w:val="20"/>
          <w:u w:val="single"/>
        </w:rPr>
        <w:t>Why Vykin</w:t>
      </w:r>
    </w:p>
    <w:p w14:paraId="7ADCD73D" w14:textId="77777777" w:rsidR="00784D38" w:rsidRDefault="00784D38" w:rsidP="00784D38">
      <w:pPr>
        <w:rPr>
          <w:sz w:val="20"/>
          <w:szCs w:val="20"/>
          <w:u w:val="single"/>
        </w:rPr>
      </w:pPr>
    </w:p>
    <w:p w14:paraId="1B59F36B" w14:textId="3047958B" w:rsidR="00500432" w:rsidRDefault="00942FA9" w:rsidP="00784D38">
      <w:pPr>
        <w:rPr>
          <w:sz w:val="20"/>
          <w:szCs w:val="20"/>
        </w:rPr>
      </w:pPr>
      <w:r w:rsidRPr="00601C7A">
        <w:rPr>
          <w:sz w:val="20"/>
          <w:szCs w:val="20"/>
          <w:rPrChange w:id="3" w:author="Timothy Berry" w:date="2018-07-10T13:50:00Z">
            <w:rPr>
              <w:sz w:val="20"/>
              <w:szCs w:val="20"/>
              <w:highlight w:val="yellow"/>
            </w:rPr>
          </w:rPrChange>
        </w:rPr>
        <w:t>As one of the first small businesses</w:t>
      </w:r>
      <w:r w:rsidRPr="00942FA9">
        <w:rPr>
          <w:sz w:val="20"/>
          <w:szCs w:val="20"/>
        </w:rPr>
        <w:t xml:space="preserve"> to be certified by the NSA as a trusted CSfC integrator, </w:t>
      </w:r>
      <w:commentRangeStart w:id="4"/>
      <w:del w:id="5" w:author="Timothy Berry" w:date="2018-07-10T13:49:00Z">
        <w:r w:rsidRPr="00942FA9" w:rsidDel="00601C7A">
          <w:rPr>
            <w:sz w:val="20"/>
            <w:szCs w:val="20"/>
          </w:rPr>
          <w:delText xml:space="preserve">only </w:delText>
        </w:r>
      </w:del>
      <w:r w:rsidRPr="00942FA9">
        <w:rPr>
          <w:sz w:val="20"/>
          <w:szCs w:val="20"/>
        </w:rPr>
        <w:t xml:space="preserve">Vykin </w:t>
      </w:r>
      <w:commentRangeEnd w:id="4"/>
      <w:r w:rsidR="000072F1">
        <w:rPr>
          <w:rStyle w:val="CommentReference"/>
        </w:rPr>
        <w:commentReference w:id="4"/>
      </w:r>
      <w:r w:rsidRPr="00942FA9">
        <w:rPr>
          <w:sz w:val="20"/>
          <w:szCs w:val="20"/>
        </w:rPr>
        <w:t xml:space="preserve">has the experience, program knowledge, and </w:t>
      </w:r>
      <w:ins w:id="6" w:author="Timothy Berry" w:date="2018-07-10T13:49:00Z">
        <w:r w:rsidR="00601C7A">
          <w:rPr>
            <w:sz w:val="20"/>
            <w:szCs w:val="20"/>
          </w:rPr>
          <w:t xml:space="preserve">coalition </w:t>
        </w:r>
      </w:ins>
      <w:r w:rsidRPr="00942FA9">
        <w:rPr>
          <w:sz w:val="20"/>
          <w:szCs w:val="20"/>
        </w:rPr>
        <w:t xml:space="preserve">partner relationships to deliver purpose-built </w:t>
      </w:r>
      <w:r w:rsidR="00CF07B4">
        <w:rPr>
          <w:sz w:val="20"/>
          <w:szCs w:val="20"/>
        </w:rPr>
        <w:t xml:space="preserve">CSfC </w:t>
      </w:r>
      <w:r w:rsidRPr="00942FA9">
        <w:rPr>
          <w:sz w:val="20"/>
          <w:szCs w:val="20"/>
        </w:rPr>
        <w:t>solutions that both enable and encourage information sharing. </w:t>
      </w:r>
      <w:r w:rsidR="002365F2">
        <w:rPr>
          <w:sz w:val="20"/>
          <w:szCs w:val="20"/>
        </w:rPr>
        <w:t xml:space="preserve"> </w:t>
      </w:r>
      <w:r w:rsidR="00784D38">
        <w:rPr>
          <w:sz w:val="20"/>
          <w:szCs w:val="20"/>
        </w:rPr>
        <w:t xml:space="preserve">Our legacy of supporting multinational operations for the U.S. Department of Defense (DoD) predates the institution of multinational information sharing as a DoD program.  </w:t>
      </w:r>
      <w:r>
        <w:rPr>
          <w:sz w:val="20"/>
          <w:szCs w:val="20"/>
        </w:rPr>
        <w:t xml:space="preserve">We offer unmatched experience in operations backed by more than 15 years of collective experience and learned lessons.  </w:t>
      </w:r>
      <w:r w:rsidR="00817D3A">
        <w:rPr>
          <w:sz w:val="20"/>
          <w:szCs w:val="20"/>
        </w:rPr>
        <w:t>W</w:t>
      </w:r>
      <w:r>
        <w:rPr>
          <w:sz w:val="20"/>
          <w:szCs w:val="20"/>
        </w:rPr>
        <w:t xml:space="preserve">e maintain relationships with your multinational partners and can assist with navigating the complex policies involved with establishing information sharing agreements, country clearances, and security accreditation.  </w:t>
      </w:r>
      <w:r w:rsidR="00817D3A">
        <w:rPr>
          <w:sz w:val="20"/>
          <w:szCs w:val="20"/>
        </w:rPr>
        <w:t xml:space="preserve"> </w:t>
      </w:r>
      <w:r w:rsidR="00817D3A" w:rsidRPr="00817D3A">
        <w:rPr>
          <w:sz w:val="20"/>
          <w:szCs w:val="20"/>
        </w:rPr>
        <w:t xml:space="preserve">As the prime contractor for DISA’s </w:t>
      </w:r>
      <w:r w:rsidR="00817D3A">
        <w:rPr>
          <w:sz w:val="20"/>
          <w:szCs w:val="20"/>
        </w:rPr>
        <w:t xml:space="preserve">Multinational Information Sharing (MNIS) </w:t>
      </w:r>
      <w:commentRangeStart w:id="7"/>
      <w:r w:rsidR="00817D3A">
        <w:rPr>
          <w:sz w:val="20"/>
          <w:szCs w:val="20"/>
        </w:rPr>
        <w:t xml:space="preserve">and Mission Partner Environment (MPE) </w:t>
      </w:r>
      <w:r w:rsidR="00817D3A" w:rsidRPr="00817D3A">
        <w:rPr>
          <w:sz w:val="20"/>
          <w:szCs w:val="20"/>
        </w:rPr>
        <w:t>engineering support contract</w:t>
      </w:r>
      <w:commentRangeEnd w:id="7"/>
      <w:r w:rsidR="000072F1">
        <w:rPr>
          <w:rStyle w:val="CommentReference"/>
        </w:rPr>
        <w:commentReference w:id="7"/>
      </w:r>
      <w:r w:rsidR="00817D3A" w:rsidRPr="00817D3A">
        <w:rPr>
          <w:sz w:val="20"/>
          <w:szCs w:val="20"/>
        </w:rPr>
        <w:t xml:space="preserve">, we are uniquely qualified to offer CSfC solutions that not </w:t>
      </w:r>
      <w:r w:rsidR="00817D3A">
        <w:rPr>
          <w:sz w:val="20"/>
          <w:szCs w:val="20"/>
        </w:rPr>
        <w:t xml:space="preserve">only </w:t>
      </w:r>
      <w:del w:id="8" w:author="Josh Zloba" w:date="2018-04-13T13:30:00Z">
        <w:r w:rsidR="00817D3A" w:rsidDel="000072F1">
          <w:rPr>
            <w:sz w:val="20"/>
            <w:szCs w:val="20"/>
          </w:rPr>
          <w:delText xml:space="preserve">fulfil </w:delText>
        </w:r>
        <w:r w:rsidR="00817D3A" w:rsidRPr="00817D3A" w:rsidDel="000072F1">
          <w:rPr>
            <w:sz w:val="20"/>
            <w:szCs w:val="20"/>
          </w:rPr>
          <w:delText xml:space="preserve"> today’s</w:delText>
        </w:r>
      </w:del>
      <w:commentRangeStart w:id="9"/>
      <w:ins w:id="10" w:author="Josh Zloba" w:date="2018-04-13T13:30:00Z">
        <w:r w:rsidR="000072F1">
          <w:rPr>
            <w:sz w:val="20"/>
            <w:szCs w:val="20"/>
          </w:rPr>
          <w:t xml:space="preserve">fulfil </w:t>
        </w:r>
        <w:r w:rsidR="000072F1" w:rsidRPr="00817D3A">
          <w:rPr>
            <w:sz w:val="20"/>
            <w:szCs w:val="20"/>
          </w:rPr>
          <w:t>today’s</w:t>
        </w:r>
        <w:commentRangeEnd w:id="9"/>
        <w:r w:rsidR="00612337">
          <w:rPr>
            <w:rStyle w:val="CommentReference"/>
          </w:rPr>
          <w:commentReference w:id="9"/>
        </w:r>
      </w:ins>
      <w:r w:rsidR="00817D3A" w:rsidRPr="00817D3A">
        <w:rPr>
          <w:sz w:val="20"/>
          <w:szCs w:val="20"/>
        </w:rPr>
        <w:t xml:space="preserve"> requirements but</w:t>
      </w:r>
      <w:r w:rsidR="00817D3A">
        <w:rPr>
          <w:sz w:val="20"/>
          <w:szCs w:val="20"/>
        </w:rPr>
        <w:t xml:space="preserve"> also</w:t>
      </w:r>
      <w:r w:rsidR="00817D3A" w:rsidRPr="00817D3A">
        <w:rPr>
          <w:sz w:val="20"/>
          <w:szCs w:val="20"/>
        </w:rPr>
        <w:t xml:space="preserve"> take into account the evolution of MNIS/MPE architectures and new technology</w:t>
      </w:r>
      <w:r w:rsidR="00817D3A">
        <w:rPr>
          <w:sz w:val="20"/>
          <w:szCs w:val="20"/>
        </w:rPr>
        <w:t xml:space="preserve">. </w:t>
      </w:r>
      <w:r w:rsidR="00AD074B">
        <w:rPr>
          <w:sz w:val="20"/>
          <w:szCs w:val="20"/>
        </w:rPr>
        <w:t>Vykin, with the support of our</w:t>
      </w:r>
      <w:r w:rsidR="00817D3A">
        <w:rPr>
          <w:sz w:val="20"/>
          <w:szCs w:val="20"/>
        </w:rPr>
        <w:t xml:space="preserve"> industry partn</w:t>
      </w:r>
      <w:bookmarkStart w:id="11" w:name="_GoBack"/>
      <w:bookmarkEnd w:id="11"/>
      <w:r w:rsidR="00817D3A">
        <w:rPr>
          <w:sz w:val="20"/>
          <w:szCs w:val="20"/>
        </w:rPr>
        <w:t xml:space="preserve">ers </w:t>
      </w:r>
      <w:r w:rsidR="00AD074B">
        <w:rPr>
          <w:sz w:val="20"/>
          <w:szCs w:val="20"/>
        </w:rPr>
        <w:t>and</w:t>
      </w:r>
      <w:r w:rsidR="00817D3A">
        <w:rPr>
          <w:sz w:val="20"/>
          <w:szCs w:val="20"/>
        </w:rPr>
        <w:t xml:space="preserve"> in concert with NSA, DISA, and the DoD</w:t>
      </w:r>
      <w:r w:rsidR="00AD074B">
        <w:rPr>
          <w:sz w:val="20"/>
          <w:szCs w:val="20"/>
        </w:rPr>
        <w:t>,</w:t>
      </w:r>
      <w:r w:rsidR="00817D3A">
        <w:rPr>
          <w:sz w:val="20"/>
          <w:szCs w:val="20"/>
        </w:rPr>
        <w:t xml:space="preserve"> </w:t>
      </w:r>
      <w:r w:rsidR="00AD074B">
        <w:rPr>
          <w:sz w:val="20"/>
          <w:szCs w:val="20"/>
        </w:rPr>
        <w:t xml:space="preserve">is </w:t>
      </w:r>
      <w:r w:rsidR="00817D3A">
        <w:rPr>
          <w:sz w:val="20"/>
          <w:szCs w:val="20"/>
        </w:rPr>
        <w:lastRenderedPageBreak/>
        <w:t xml:space="preserve">developing and fielding the future CSfC, MNIS, and MPE architectures and components.  </w:t>
      </w:r>
      <w:r>
        <w:rPr>
          <w:sz w:val="20"/>
          <w:szCs w:val="20"/>
        </w:rPr>
        <w:t>If you</w:t>
      </w:r>
      <w:r w:rsidR="00AD074B">
        <w:rPr>
          <w:sz w:val="20"/>
          <w:szCs w:val="20"/>
        </w:rPr>
        <w:t xml:space="preserve"> are</w:t>
      </w:r>
      <w:r>
        <w:rPr>
          <w:sz w:val="20"/>
          <w:szCs w:val="20"/>
        </w:rPr>
        <w:t xml:space="preserve"> interested in CSfC for multinational applications, </w:t>
      </w:r>
      <w:r w:rsidR="00AD074B">
        <w:rPr>
          <w:sz w:val="20"/>
          <w:szCs w:val="20"/>
        </w:rPr>
        <w:t xml:space="preserve">then </w:t>
      </w:r>
      <w:r>
        <w:rPr>
          <w:sz w:val="20"/>
          <w:szCs w:val="20"/>
        </w:rPr>
        <w:t>Vykin is the logical choice.</w:t>
      </w:r>
    </w:p>
    <w:p w14:paraId="69AF8586" w14:textId="77777777" w:rsidR="00500432" w:rsidRDefault="00500432" w:rsidP="00784D38">
      <w:pPr>
        <w:rPr>
          <w:sz w:val="20"/>
          <w:szCs w:val="20"/>
        </w:rPr>
      </w:pPr>
    </w:p>
    <w:p w14:paraId="56CF67A0" w14:textId="77777777" w:rsidR="0047388E" w:rsidRDefault="0047388E"/>
    <w:sectPr w:rsidR="0047388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sh Zloba" w:date="2018-04-11T16:55:00Z" w:initials="JZ">
    <w:p w14:paraId="7F752FB9" w14:textId="2743624D" w:rsidR="009F3979" w:rsidRDefault="009F3979">
      <w:pPr>
        <w:pStyle w:val="CommentText"/>
      </w:pPr>
      <w:r>
        <w:rPr>
          <w:rStyle w:val="CommentReference"/>
        </w:rPr>
        <w:annotationRef/>
      </w:r>
      <w:r>
        <w:t xml:space="preserve">First overarching question – the way this is written, we are only someone a customer should look to for CSfC if they have a </w:t>
      </w:r>
      <w:r w:rsidR="00B733E7">
        <w:t>coalition requirement</w:t>
      </w:r>
      <w:r w:rsidR="00380D42">
        <w:t xml:space="preserve"> – is that what we want or “have” to do for these sheets?</w:t>
      </w:r>
    </w:p>
  </w:comment>
  <w:comment w:id="4" w:author="Josh Zloba" w:date="2018-04-13T13:25:00Z" w:initials="JZ">
    <w:p w14:paraId="66C3044A" w14:textId="539E7189" w:rsidR="000072F1" w:rsidRDefault="000072F1">
      <w:pPr>
        <w:pStyle w:val="CommentText"/>
      </w:pPr>
      <w:r>
        <w:rPr>
          <w:rStyle w:val="CommentReference"/>
        </w:rPr>
        <w:annotationRef/>
      </w:r>
      <w:r>
        <w:t>How can we say “only Vykin” if we’re “one of the first” small businesses (and only one of many total businesses)? May be better to change this to something that qualifies us above others rather than saying we’re the only one who can do it – which is as easy as letting the next sentence(s) do the talking for it and just taking out the word “only” here</w:t>
      </w:r>
    </w:p>
  </w:comment>
  <w:comment w:id="7" w:author="Josh Zloba" w:date="2018-04-13T13:27:00Z" w:initials="JZ">
    <w:p w14:paraId="3A8DF0DC" w14:textId="322E4C55" w:rsidR="000072F1" w:rsidRDefault="000072F1">
      <w:pPr>
        <w:pStyle w:val="CommentText"/>
      </w:pPr>
      <w:r>
        <w:rPr>
          <w:rStyle w:val="CommentReference"/>
        </w:rPr>
        <w:annotationRef/>
      </w:r>
      <w:r>
        <w:t xml:space="preserve">So, this is a bit of literary license being used here… I guess OK, but makes me almost cringe about the possibility of </w:t>
      </w:r>
      <w:proofErr w:type="spellStart"/>
      <w:r>
        <w:t>jinx’ing</w:t>
      </w:r>
      <w:proofErr w:type="spellEnd"/>
      <w:r>
        <w:t xml:space="preserve"> the follow-on! </w:t>
      </w:r>
    </w:p>
  </w:comment>
  <w:comment w:id="9" w:author="Josh Zloba" w:date="2018-04-13T13:30:00Z" w:initials="JZ">
    <w:p w14:paraId="3F8B200C" w14:textId="3A33C18B" w:rsidR="00612337" w:rsidRDefault="00612337">
      <w:pPr>
        <w:pStyle w:val="CommentText"/>
      </w:pPr>
      <w:r>
        <w:rPr>
          <w:rStyle w:val="CommentReference"/>
        </w:rPr>
        <w:annotationRef/>
      </w:r>
      <w:r>
        <w:t>This change just removed an extra space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752FB9" w15:done="1"/>
  <w15:commentEx w15:paraId="66C3044A" w15:done="1"/>
  <w15:commentEx w15:paraId="3A8DF0DC" w15:done="1"/>
  <w15:commentEx w15:paraId="3F8B200C"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752FB9" w16cid:durableId="1E78BC69"/>
  <w16cid:commentId w16cid:paraId="66C3044A" w16cid:durableId="1E7B2E40"/>
  <w16cid:commentId w16cid:paraId="3A8DF0DC" w16cid:durableId="1E7B2EDE"/>
  <w16cid:commentId w16cid:paraId="3F8B200C" w16cid:durableId="1E7B2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E31689"/>
    <w:multiLevelType w:val="hybridMultilevel"/>
    <w:tmpl w:val="4ACAB4B4"/>
    <w:lvl w:ilvl="0" w:tplc="37CAA0DA">
      <w:start w:val="16"/>
      <w:numFmt w:val="bullet"/>
      <w:lvlText w:val="-"/>
      <w:lvlJc w:val="left"/>
      <w:pPr>
        <w:ind w:left="360" w:hanging="360"/>
      </w:pPr>
      <w:rPr>
        <w:rFonts w:ascii="Calibri" w:eastAsia="Malgun Gothic"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h Zloba">
    <w15:presenceInfo w15:providerId="Windows Live" w15:userId="2184255b9e4db5b1"/>
  </w15:person>
  <w15:person w15:author="Timothy Berry">
    <w15:presenceInfo w15:providerId="Windows Live" w15:userId="a7e4e717a2d18d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D38"/>
    <w:rsid w:val="000072F1"/>
    <w:rsid w:val="001E4374"/>
    <w:rsid w:val="002365F2"/>
    <w:rsid w:val="00272B1C"/>
    <w:rsid w:val="002F4BDB"/>
    <w:rsid w:val="00380D42"/>
    <w:rsid w:val="004530C4"/>
    <w:rsid w:val="0047388E"/>
    <w:rsid w:val="004D50B1"/>
    <w:rsid w:val="00500432"/>
    <w:rsid w:val="00574681"/>
    <w:rsid w:val="00601C7A"/>
    <w:rsid w:val="00612337"/>
    <w:rsid w:val="00784D38"/>
    <w:rsid w:val="00817D3A"/>
    <w:rsid w:val="00942FA9"/>
    <w:rsid w:val="009F3979"/>
    <w:rsid w:val="00AD074B"/>
    <w:rsid w:val="00AF283C"/>
    <w:rsid w:val="00B733E7"/>
    <w:rsid w:val="00BE10A9"/>
    <w:rsid w:val="00C95BA1"/>
    <w:rsid w:val="00CA5E92"/>
    <w:rsid w:val="00CF07B4"/>
    <w:rsid w:val="00D24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23A4D"/>
  <w15:chartTrackingRefBased/>
  <w15:docId w15:val="{C9E460E5-EF7F-4347-9099-8CAB59E49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D3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D38"/>
    <w:pPr>
      <w:ind w:left="720"/>
      <w:contextualSpacing/>
    </w:pPr>
  </w:style>
  <w:style w:type="paragraph" w:styleId="BalloonText">
    <w:name w:val="Balloon Text"/>
    <w:basedOn w:val="Normal"/>
    <w:link w:val="BalloonTextChar"/>
    <w:uiPriority w:val="99"/>
    <w:semiHidden/>
    <w:unhideWhenUsed/>
    <w:rsid w:val="00784D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D38"/>
    <w:rPr>
      <w:rFonts w:ascii="Segoe UI" w:hAnsi="Segoe UI" w:cs="Segoe UI"/>
      <w:sz w:val="18"/>
      <w:szCs w:val="18"/>
    </w:rPr>
  </w:style>
  <w:style w:type="character" w:styleId="CommentReference">
    <w:name w:val="annotation reference"/>
    <w:basedOn w:val="DefaultParagraphFont"/>
    <w:uiPriority w:val="99"/>
    <w:semiHidden/>
    <w:unhideWhenUsed/>
    <w:rsid w:val="009F3979"/>
    <w:rPr>
      <w:sz w:val="16"/>
      <w:szCs w:val="16"/>
    </w:rPr>
  </w:style>
  <w:style w:type="paragraph" w:styleId="CommentText">
    <w:name w:val="annotation text"/>
    <w:basedOn w:val="Normal"/>
    <w:link w:val="CommentTextChar"/>
    <w:uiPriority w:val="99"/>
    <w:semiHidden/>
    <w:unhideWhenUsed/>
    <w:rsid w:val="009F3979"/>
    <w:rPr>
      <w:sz w:val="20"/>
      <w:szCs w:val="20"/>
    </w:rPr>
  </w:style>
  <w:style w:type="character" w:customStyle="1" w:styleId="CommentTextChar">
    <w:name w:val="Comment Text Char"/>
    <w:basedOn w:val="DefaultParagraphFont"/>
    <w:link w:val="CommentText"/>
    <w:uiPriority w:val="99"/>
    <w:semiHidden/>
    <w:rsid w:val="009F397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9F3979"/>
    <w:rPr>
      <w:b/>
      <w:bCs/>
    </w:rPr>
  </w:style>
  <w:style w:type="character" w:customStyle="1" w:styleId="CommentSubjectChar">
    <w:name w:val="Comment Subject Char"/>
    <w:basedOn w:val="CommentTextChar"/>
    <w:link w:val="CommentSubject"/>
    <w:uiPriority w:val="99"/>
    <w:semiHidden/>
    <w:rsid w:val="009F3979"/>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494189">
      <w:bodyDiv w:val="1"/>
      <w:marLeft w:val="0"/>
      <w:marRight w:val="0"/>
      <w:marTop w:val="0"/>
      <w:marBottom w:val="0"/>
      <w:divBdr>
        <w:top w:val="none" w:sz="0" w:space="0" w:color="auto"/>
        <w:left w:val="none" w:sz="0" w:space="0" w:color="auto"/>
        <w:bottom w:val="none" w:sz="0" w:space="0" w:color="auto"/>
        <w:right w:val="none" w:sz="0" w:space="0" w:color="auto"/>
      </w:divBdr>
    </w:div>
    <w:div w:id="11675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Dulik</dc:creator>
  <cp:keywords/>
  <dc:description/>
  <cp:lastModifiedBy>Timothy Berry</cp:lastModifiedBy>
  <cp:revision>2</cp:revision>
  <dcterms:created xsi:type="dcterms:W3CDTF">2018-07-10T17:52:00Z</dcterms:created>
  <dcterms:modified xsi:type="dcterms:W3CDTF">2018-07-10T17:52:00Z</dcterms:modified>
</cp:coreProperties>
</file>